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E9AE" w14:textId="48476B0A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30612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306122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6451DF52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......-......-20..... r. w .......................................... / w formie elektronicznej z dniem złożenia ostatniego podpisu przez przedstawicieli Stron , pomiędzy:</w:t>
      </w:r>
    </w:p>
    <w:p w14:paraId="0854EAB9" w14:textId="1A748847" w:rsidR="00C75D10" w:rsidRPr="00C75D10" w:rsidRDefault="000F44CF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F44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0F44CF">
        <w:rPr>
          <w:rFonts w:ascii="Arial" w:eastAsia="Times New Roman" w:hAnsi="Arial" w:cs="Arial"/>
          <w:sz w:val="24"/>
          <w:szCs w:val="24"/>
          <w:lang w:eastAsia="pl-PL"/>
        </w:rPr>
        <w:t xml:space="preserve">z siedzibą Warszawie, przy ul Targowej 74, 03-734 Warszawa zarejestrowaną w rejestrze przedsiębiorców prowadzonym przez Sąd Rejonowy dla miasta stołecznego Warszawy w Warszawie, XIV Wydział Gospodarczy Krajowego Rejestru Sądowego pod numerem KRS: 0000037568, o kapitale zakładowym w wysokości 37 277 023 000,00 zł, w całości wpłaconym, NIP: 1132316427, REGON  017319027, </w:t>
      </w:r>
      <w:r w:rsidRPr="000F44CF">
        <w:rPr>
          <w:rFonts w:ascii="Arial" w:eastAsia="Times New Roman" w:hAnsi="Arial" w:cs="Arial"/>
          <w:sz w:val="24"/>
          <w:szCs w:val="24"/>
          <w:lang w:eastAsia="pl-PL"/>
        </w:rPr>
        <w:br/>
        <w:t>w imieniu której działa Zakład Linii Kolejowych w Tarnowskich Górach, ul. Nakielska 3, 42-600 Tarnowskie Góry, zwaną dalej „</w:t>
      </w:r>
      <w:r w:rsidRPr="000F44CF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0F44CF">
        <w:rPr>
          <w:rFonts w:ascii="Arial" w:eastAsia="Times New Roman" w:hAnsi="Arial" w:cs="Arial"/>
          <w:sz w:val="24"/>
          <w:szCs w:val="24"/>
          <w:lang w:eastAsia="pl-PL"/>
        </w:rPr>
        <w:t>, reprezentowaną przez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E8339AA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51050A7A" w14:textId="03850769" w:rsidR="00C75D10" w:rsidRPr="00C75D10" w:rsidRDefault="00C75D10" w:rsidP="00B63F72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umowy</w:t>
      </w:r>
      <w:del w:id="0" w:author="Gajda Maja" w:date="2025-12-08T08:23:00Z" w16du:dateUtc="2025-12-08T07:23:00Z">
        <w:r w:rsidRPr="00C75D10" w:rsidDel="008371A4">
          <w:rPr>
            <w:rFonts w:ascii="Arial" w:eastAsia="Times New Roman" w:hAnsi="Arial" w:cs="Arial"/>
            <w:sz w:val="24"/>
            <w:szCs w:val="24"/>
            <w:vertAlign w:val="superscript"/>
            <w:lang w:eastAsia="pl-PL"/>
          </w:rPr>
          <w:delText>)</w:delText>
        </w:r>
      </w:del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>świadczeni</w:t>
      </w:r>
      <w:r w:rsidR="00E25F96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 xml:space="preserve"> przez Wykonawcę usług polegających na ochronie fizycznej budynku </w:t>
      </w:r>
      <w:proofErr w:type="spellStart"/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>administracyjno</w:t>
      </w:r>
      <w:proofErr w:type="spellEnd"/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 xml:space="preserve"> – biurowego Zakładu Linii Kolejowych w Tarnowskich Górach, w dni robocze Zamawiającego w godzinach od 06:00 do 16:00</w:t>
      </w:r>
      <w:r w:rsidR="00B63F7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63254319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uważa za niezbędne utrzymanie w tajemnicy wszelkich materiałów, dokumentów, informacji,</w:t>
      </w:r>
      <w:ins w:id="1" w:author="Gajda Maja" w:date="2025-12-08T08:25:00Z" w16du:dateUtc="2025-12-08T07:25:00Z">
        <w:r w:rsidR="008371A4" w:rsidRPr="008371A4">
          <w:rPr>
            <w:rFonts w:ascii="Arial" w:hAnsi="Arial" w:cs="Arial"/>
            <w:sz w:val="24"/>
            <w:szCs w:val="24"/>
          </w:rPr>
          <w:t xml:space="preserve"> </w:t>
        </w:r>
        <w:r w:rsidR="008371A4" w:rsidRPr="00CF0F66">
          <w:rPr>
            <w:rFonts w:ascii="Arial" w:hAnsi="Arial" w:cs="Arial"/>
            <w:sz w:val="24"/>
            <w:szCs w:val="24"/>
          </w:rPr>
          <w:t xml:space="preserve">dotyczących </w:t>
        </w:r>
        <w:r w:rsidR="008371A4" w:rsidRPr="00CF0F66">
          <w:rPr>
            <w:rFonts w:ascii="Arial" w:hAnsi="Arial" w:cs="Arial"/>
            <w:b/>
            <w:bCs/>
            <w:sz w:val="24"/>
            <w:szCs w:val="24"/>
          </w:rPr>
          <w:t>Przedmiotu Umowy Właściwej,</w:t>
        </w:r>
        <w:r w:rsidR="008371A4" w:rsidRPr="00C75D10">
          <w:rPr>
            <w:rFonts w:ascii="Arial" w:eastAsia="Times New Roman" w:hAnsi="Arial" w:cs="Arial"/>
            <w:sz w:val="24"/>
            <w:szCs w:val="24"/>
            <w:lang w:eastAsia="pl-PL"/>
          </w:rPr>
          <w:t xml:space="preserve"> 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</w:t>
      </w:r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>Dz.U.</w:t>
      </w:r>
      <w:r w:rsidR="004D29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>2022 poz. 1233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lub tajemnicę przedsiębiorcy w rozumieniu ustawy z dnia 6 września 2001r. o dostępie do informacji publicznej (</w:t>
      </w:r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="004D293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E25F96" w:rsidRPr="00E25F96">
        <w:rPr>
          <w:rFonts w:ascii="Arial" w:eastAsia="Times New Roman" w:hAnsi="Arial" w:cs="Arial"/>
          <w:sz w:val="24"/>
          <w:szCs w:val="24"/>
          <w:lang w:eastAsia="pl-PL"/>
        </w:rPr>
        <w:t xml:space="preserve"> 2022 poz. 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2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2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3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3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4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4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37B8769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</w:t>
      </w:r>
      <w:ins w:id="5" w:author="Gajda Maja" w:date="2025-12-08T08:26:00Z" w16du:dateUtc="2025-12-08T07:26:00Z">
        <w:r w:rsidR="008371A4">
          <w:rPr>
            <w:rFonts w:ascii="Arial" w:eastAsia="Times New Roman" w:hAnsi="Arial" w:cs="Arial"/>
            <w:sz w:val="24"/>
            <w:szCs w:val="24"/>
            <w:lang w:eastAsia="pl-PL"/>
          </w:rPr>
          <w:t xml:space="preserve">przed przekazaniem </w:t>
        </w:r>
        <w:r w:rsidR="008371A4" w:rsidRPr="00EC6131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t>Informacji</w:t>
        </w:r>
        <w:r w:rsidR="008371A4" w:rsidRPr="00CF0F66">
          <w:rPr>
            <w:rFonts w:ascii="Arial" w:eastAsia="Times New Roman" w:hAnsi="Arial" w:cs="Arial"/>
            <w:sz w:val="24"/>
            <w:szCs w:val="24"/>
            <w:lang w:eastAsia="pl-PL"/>
          </w:rPr>
          <w:t xml:space="preserve">, 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chyba, że takie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6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7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6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57550DA7" w:rsidR="00C713AF" w:rsidRPr="00007187" w:rsidRDefault="00C75D10" w:rsidP="000071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</w:t>
      </w:r>
      <w:r w:rsidR="00A83D4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(w tym materiały w formie pisemnej, elektroniczne nośniki informacji), w sposób</w:t>
      </w:r>
      <w:r w:rsidR="000071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07187" w:rsidRPr="00007187">
        <w:rPr>
          <w:rFonts w:ascii="Arial" w:eastAsia="Times New Roman" w:hAnsi="Arial" w:cs="Arial"/>
          <w:sz w:val="24"/>
          <w:szCs w:val="24"/>
          <w:lang w:eastAsia="pl-PL"/>
        </w:rPr>
        <w:t>zapewniający ochronę przed dostępem osób nieuprawnionych, przy czym w</w:t>
      </w:r>
      <w:r w:rsidR="000071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07187" w:rsidRPr="00007187">
        <w:rPr>
          <w:rFonts w:ascii="Arial" w:eastAsia="Times New Roman" w:hAnsi="Arial" w:cs="Arial"/>
          <w:sz w:val="24"/>
          <w:szCs w:val="24"/>
          <w:lang w:eastAsia="pl-PL"/>
        </w:rPr>
        <w:t xml:space="preserve">przypadku elektronicznego przekazywania </w:t>
      </w:r>
      <w:r w:rsidR="00007187" w:rsidRPr="008371A4">
        <w:rPr>
          <w:rFonts w:ascii="Arial" w:eastAsia="Times New Roman" w:hAnsi="Arial" w:cs="Arial"/>
          <w:b/>
          <w:bCs/>
          <w:sz w:val="24"/>
          <w:szCs w:val="24"/>
          <w:lang w:eastAsia="pl-PL"/>
          <w:rPrChange w:id="8" w:author="Gajda Maja" w:date="2025-12-08T08:26:00Z" w16du:dateUtc="2025-12-08T07:26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Informacji</w:t>
      </w:r>
      <w:r w:rsidR="00007187" w:rsidRPr="0000718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07187" w:rsidRPr="008371A4">
        <w:rPr>
          <w:rFonts w:ascii="Arial" w:eastAsia="Times New Roman" w:hAnsi="Arial" w:cs="Arial"/>
          <w:b/>
          <w:bCs/>
          <w:sz w:val="24"/>
          <w:szCs w:val="24"/>
          <w:lang w:eastAsia="pl-PL"/>
          <w:rPrChange w:id="9" w:author="Gajda Maja" w:date="2025-12-08T08:27:00Z" w16du:dateUtc="2025-12-08T07:27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Wykonawca</w:t>
      </w:r>
      <w:r w:rsidR="00007187" w:rsidRPr="00007187">
        <w:rPr>
          <w:rFonts w:ascii="Arial" w:eastAsia="Times New Roman" w:hAnsi="Arial" w:cs="Arial"/>
          <w:sz w:val="24"/>
          <w:szCs w:val="24"/>
          <w:lang w:eastAsia="pl-PL"/>
        </w:rPr>
        <w:t xml:space="preserve"> zapewni</w:t>
      </w:r>
      <w:r w:rsidR="000071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07187" w:rsidRPr="00007187">
        <w:rPr>
          <w:rFonts w:ascii="Arial" w:eastAsia="Times New Roman" w:hAnsi="Arial" w:cs="Arial"/>
          <w:sz w:val="24"/>
          <w:szCs w:val="24"/>
          <w:lang w:eastAsia="pl-PL"/>
        </w:rPr>
        <w:t xml:space="preserve">korzystanie z narzędzi i kanałów uprzednio zaakceptowanych przez </w:t>
      </w:r>
      <w:r w:rsidR="00007187" w:rsidRPr="008371A4">
        <w:rPr>
          <w:rFonts w:ascii="Arial" w:eastAsia="Times New Roman" w:hAnsi="Arial" w:cs="Arial"/>
          <w:b/>
          <w:bCs/>
          <w:sz w:val="24"/>
          <w:szCs w:val="24"/>
          <w:lang w:eastAsia="pl-PL"/>
          <w:rPrChange w:id="10" w:author="Gajda Maja" w:date="2025-12-08T08:27:00Z" w16du:dateUtc="2025-12-08T07:27:00Z">
            <w:rPr>
              <w:rFonts w:ascii="Arial" w:eastAsia="Times New Roman" w:hAnsi="Arial" w:cs="Arial"/>
              <w:sz w:val="24"/>
              <w:szCs w:val="24"/>
              <w:lang w:eastAsia="pl-PL"/>
            </w:rPr>
          </w:rPrChange>
        </w:rPr>
        <w:t>Zamawiającego</w:t>
      </w:r>
      <w:r w:rsidR="00557948" w:rsidRPr="00007187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7FC1493" w14:textId="0442F637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11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adekwatne do każdego rodzaju zagrożeń i </w:t>
      </w:r>
      <w:proofErr w:type="spellStart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ryzyk</w:t>
      </w:r>
      <w:proofErr w:type="spellEnd"/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11"/>
    <w:p w14:paraId="5CAE2311" w14:textId="4034C3F2" w:rsidR="00C75D10" w:rsidRPr="00C75D10" w:rsidRDefault="00C75D10" w:rsidP="00982540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</w:t>
      </w:r>
      <w:ins w:id="12" w:author="Gajda Maja" w:date="2025-12-08T08:27:00Z" w16du:dateUtc="2025-12-08T07:27:00Z">
        <w:r w:rsidR="008371A4">
          <w:rPr>
            <w:rFonts w:ascii="Arial" w:eastAsia="Times New Roman" w:hAnsi="Arial" w:cs="Arial"/>
            <w:sz w:val="24"/>
            <w:szCs w:val="24"/>
            <w:lang w:eastAsia="pl-PL"/>
          </w:rPr>
          <w:t xml:space="preserve"> i 6</w:t>
        </w:r>
      </w:ins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3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</w:t>
      </w:r>
      <w:ins w:id="14" w:author="Gajda Maja" w:date="2025-12-08T08:27:00Z" w16du:dateUtc="2025-12-08T07:27:00Z">
        <w:r w:rsidR="008371A4">
          <w:rPr>
            <w:rFonts w:ascii="Arial" w:eastAsia="Times New Roman" w:hAnsi="Arial" w:cs="Arial"/>
            <w:bCs/>
            <w:sz w:val="24"/>
            <w:szCs w:val="24"/>
            <w:lang w:eastAsia="pl-PL"/>
          </w:rPr>
          <w:t xml:space="preserve">i 6 </w:t>
        </w:r>
      </w:ins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3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4BA6AC40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tworzonych w celu awaryjnego odtworzenia danych na wypadek ich utraty</w:t>
      </w:r>
      <w:ins w:id="15" w:author="Gajda Maja" w:date="2025-12-08T08:28:00Z" w16du:dateUtc="2025-12-08T07:28:00Z">
        <w:r w:rsidR="008371A4">
          <w:rPr>
            <w:rFonts w:ascii="Arial" w:eastAsia="Times New Roman" w:hAnsi="Arial" w:cs="Arial"/>
            <w:bCs/>
            <w:sz w:val="24"/>
            <w:szCs w:val="24"/>
            <w:lang w:eastAsia="pl-PL"/>
          </w:rPr>
          <w:t xml:space="preserve"> lub tymczasowej niedostępności</w:t>
        </w:r>
      </w:ins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których usunięcie nie jest możliwe przy ekonomicznie racjonalnych kosztach</w:t>
      </w:r>
      <w:ins w:id="16" w:author="Gajda Maja" w:date="2025-12-08T08:28:00Z" w16du:dateUtc="2025-12-08T07:28:00Z">
        <w:r w:rsidR="008371A4">
          <w:rPr>
            <w:rFonts w:ascii="Arial" w:eastAsia="Times New Roman" w:hAnsi="Arial" w:cs="Arial"/>
            <w:bCs/>
            <w:sz w:val="24"/>
            <w:szCs w:val="24"/>
            <w:lang w:eastAsia="pl-PL"/>
          </w:rPr>
          <w:t xml:space="preserve"> lub nie jest możliwe ze względów technicznych</w:t>
        </w:r>
      </w:ins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17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8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8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9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9"/>
    </w:p>
    <w:bookmarkEnd w:id="17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79598B58" w14:textId="77777777" w:rsidR="00A75BAC" w:rsidRDefault="00A75BAC" w:rsidP="00A75BAC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5BAC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A75BAC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A75BAC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 czas określony, obejmujący okres trwania </w:t>
      </w:r>
      <w:r w:rsidRPr="00A75BAC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A75BAC">
        <w:rPr>
          <w:rFonts w:ascii="Arial" w:eastAsia="Times New Roman" w:hAnsi="Arial" w:cs="Arial"/>
          <w:sz w:val="24"/>
          <w:szCs w:val="24"/>
          <w:lang w:eastAsia="pl-PL"/>
        </w:rPr>
        <w:t>, określonej w § 1 pkt 1.</w:t>
      </w:r>
    </w:p>
    <w:p w14:paraId="7D610157" w14:textId="7F5058A5" w:rsidR="00C75D10" w:rsidRPr="00A75BAC" w:rsidDel="008371A4" w:rsidRDefault="00A75BAC" w:rsidP="00A75BAC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del w:id="20" w:author="Gajda Maja" w:date="2025-12-08T08:32:00Z" w16du:dateUtc="2025-12-08T07:32:00Z"/>
          <w:rFonts w:ascii="Arial" w:eastAsia="Times New Roman" w:hAnsi="Arial" w:cs="Arial"/>
          <w:sz w:val="24"/>
          <w:szCs w:val="24"/>
          <w:lang w:eastAsia="pl-PL"/>
        </w:rPr>
      </w:pPr>
      <w:commentRangeStart w:id="21"/>
      <w:del w:id="22" w:author="Gajda Maja" w:date="2025-12-08T08:32:00Z" w16du:dateUtc="2025-12-08T07:32:00Z">
        <w:r w:rsidRPr="00A75BAC" w:rsidDel="008371A4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Każda ze Stron może wypowiedzieć </w:delText>
        </w:r>
        <w:r w:rsidRPr="00A75BAC" w:rsidDel="008371A4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delText>Umowę</w:delText>
        </w:r>
        <w:r w:rsidRPr="00A75BAC" w:rsidDel="008371A4">
          <w:rPr>
            <w:rFonts w:ascii="Arial" w:eastAsia="Times New Roman" w:hAnsi="Arial" w:cs="Arial"/>
            <w:sz w:val="24"/>
            <w:szCs w:val="24"/>
            <w:lang w:eastAsia="pl-PL"/>
          </w:rPr>
          <w:delText xml:space="preserve"> w formie pisemnej z zachowaniem okresu wypowiedzenia wynoszącego 30 dni ze skutkiem na koniec 30 dnia.</w:delText>
        </w:r>
      </w:del>
      <w:commentRangeEnd w:id="21"/>
      <w:r w:rsidR="00B11859">
        <w:rPr>
          <w:rStyle w:val="Odwoaniedokomentarza"/>
        </w:rPr>
        <w:commentReference w:id="21"/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4C605ED9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1BFDE264" w:rsidR="00C75D10" w:rsidRPr="00C75D10" w:rsidRDefault="00EF7E3B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EF7E3B">
        <w:rPr>
          <w:rFonts w:ascii="Arial" w:eastAsia="Times New Roman" w:hAnsi="Arial" w:cs="Arial"/>
          <w:sz w:val="24"/>
          <w:szCs w:val="24"/>
          <w:lang w:eastAsia="pl-PL"/>
        </w:rPr>
        <w:t xml:space="preserve">Aleksandra Świerc, tel. 32 714 2203, kom. 698 689 701, e-mail: </w:t>
      </w:r>
      <w:hyperlink r:id="rId9" w:history="1">
        <w:r w:rsidRPr="00EF7E3B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aleksandra.swierc@plk-sa.pl</w:t>
        </w:r>
      </w:hyperlink>
    </w:p>
    <w:p w14:paraId="4A76054B" w14:textId="25F37BA6" w:rsidR="00C75D10" w:rsidRPr="00C75D10" w:rsidRDefault="00821A24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Alicja Gładysz</w:t>
      </w:r>
      <w:r w:rsidRPr="00821A24">
        <w:rPr>
          <w:rFonts w:ascii="Arial" w:eastAsia="Times New Roman" w:hAnsi="Arial" w:cs="Arial"/>
          <w:sz w:val="24"/>
          <w:szCs w:val="24"/>
          <w:lang w:eastAsia="pl-PL"/>
        </w:rPr>
        <w:t>, tel. 32 714 22</w:t>
      </w:r>
      <w:r w:rsidR="00262FF9">
        <w:rPr>
          <w:rFonts w:ascii="Arial" w:eastAsia="Times New Roman" w:hAnsi="Arial" w:cs="Arial"/>
          <w:sz w:val="24"/>
          <w:szCs w:val="24"/>
          <w:lang w:eastAsia="pl-PL"/>
        </w:rPr>
        <w:t>44</w:t>
      </w:r>
      <w:r w:rsidRPr="00821A24">
        <w:rPr>
          <w:rFonts w:ascii="Arial" w:eastAsia="Times New Roman" w:hAnsi="Arial" w:cs="Arial"/>
          <w:sz w:val="24"/>
          <w:szCs w:val="24"/>
          <w:lang w:eastAsia="pl-PL"/>
        </w:rPr>
        <w:t xml:space="preserve">, e-mail: </w:t>
      </w:r>
      <w:hyperlink r:id="rId10" w:history="1">
        <w:r w:rsidR="00262FF9" w:rsidRPr="00262FF9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alicja.gladysz@plk-sa.pl</w:t>
        </w:r>
      </w:hyperlink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23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23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24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24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25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25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6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26"/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7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27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04D9C67E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</w:p>
    <w:p w14:paraId="43C32E37" w14:textId="6CD4EB50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■ </w:t>
      </w:r>
      <w:r w:rsidR="00856AA2" w:rsidRPr="00856AA2">
        <w:rPr>
          <w:rFonts w:ascii="Arial" w:eastAsia="Times New Roman" w:hAnsi="Arial" w:cs="Arial"/>
          <w:sz w:val="24"/>
          <w:szCs w:val="24"/>
          <w:lang w:eastAsia="pl-PL"/>
        </w:rPr>
        <w:t>1 000,00 PLN (słownie jeden tysiąc złotych 00/100)</w:t>
      </w:r>
      <w:r w:rsidR="00856A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złotych)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1D0D982" w14:textId="583DB700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■ </w:t>
      </w:r>
      <w:r w:rsidR="00690087">
        <w:rPr>
          <w:rFonts w:ascii="Arial" w:eastAsia="Times New Roman" w:hAnsi="Arial" w:cs="Arial"/>
          <w:sz w:val="24"/>
          <w:szCs w:val="24"/>
          <w:lang w:eastAsia="pl-PL"/>
        </w:rPr>
        <w:t>0,2</w:t>
      </w:r>
      <w:r w:rsidR="00690087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%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8265DFA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690087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690087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690087">
        <w:rPr>
          <w:rFonts w:ascii="Arial" w:eastAsia="Times New Roman" w:hAnsi="Arial" w:cs="Arial"/>
          <w:i/>
          <w:sz w:val="24"/>
          <w:szCs w:val="24"/>
          <w:lang w:eastAsia="pl-PL"/>
        </w:rPr>
        <w:t>dwudziestu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% łącznego Wynagrodzenia netto, o którym mowa w §</w:t>
      </w:r>
      <w:r w:rsidR="00B12A4B" w:rsidRPr="00B12A4B">
        <w:rPr>
          <w:rFonts w:ascii="Arial" w:eastAsia="Times New Roman" w:hAnsi="Arial" w:cs="Arial"/>
          <w:sz w:val="24"/>
          <w:szCs w:val="24"/>
          <w:lang w:eastAsia="pl-PL"/>
        </w:rPr>
        <w:t>6 ust. 1 pkt 1 lit. a</w:t>
      </w:r>
      <w:r w:rsidR="00B12A4B" w:rsidRPr="00B12A4B" w:rsidDel="00B12A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082F5245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BB3235" w:rsidRPr="00BB3235">
        <w:rPr>
          <w:rFonts w:ascii="Arial" w:eastAsia="Times New Roman" w:hAnsi="Arial" w:cs="Arial"/>
          <w:sz w:val="24"/>
          <w:szCs w:val="24"/>
          <w:lang w:eastAsia="pl-PL"/>
        </w:rPr>
        <w:t>Dz.U. 2025 poz. 24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262D1266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</w:t>
      </w:r>
      <w:r w:rsidR="00DD589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a w szczególności przepisom ustawy z dnia 5 sierpnia 2010 r. o ochronie informacji niejawnych (</w:t>
      </w:r>
      <w:r w:rsidR="005035E3" w:rsidRPr="005035E3">
        <w:rPr>
          <w:rFonts w:ascii="Arial" w:eastAsia="Times New Roman" w:hAnsi="Arial" w:cs="Arial"/>
          <w:sz w:val="24"/>
          <w:szCs w:val="24"/>
          <w:lang w:eastAsia="pl-PL"/>
        </w:rPr>
        <w:t>Dz.U. 2025 poz. 1209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397574F4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306122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53762494" w:rsidR="00C75D10" w:rsidRPr="00306122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</w:t>
      </w:r>
      <w:r w:rsidRPr="00306122">
        <w:rPr>
          <w:rFonts w:ascii="Arial" w:eastAsia="Times New Roman" w:hAnsi="Arial" w:cs="Arial"/>
          <w:sz w:val="24"/>
          <w:szCs w:val="24"/>
          <w:lang w:eastAsia="pl-PL"/>
        </w:rPr>
        <w:t xml:space="preserve">w polskiej wersji językowej, </w:t>
      </w:r>
      <w:r w:rsidR="00F95885" w:rsidRPr="00306122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306122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30612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="00E75DF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Pr="00306122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 w:rsidRPr="00306122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306122">
        <w:rPr>
          <w:rFonts w:ascii="Arial" w:eastAsia="Times New Roman" w:hAnsi="Arial" w:cs="Arial"/>
          <w:sz w:val="24"/>
          <w:szCs w:val="24"/>
          <w:lang w:eastAsia="pl-PL"/>
        </w:rPr>
        <w:t>formie elektronicznej 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431822DF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</w:p>
    <w:p w14:paraId="36246C3F" w14:textId="183076E0" w:rsidR="00C75D10" w:rsidRPr="00C75D10" w:rsidRDefault="008D421A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*</w:t>
      </w:r>
      <w:r w:rsidR="00C75D10"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ED6819" w14:textId="658B882D" w:rsidR="008E585B" w:rsidRDefault="008E585B" w:rsidP="00306122">
      <w:pPr>
        <w:suppressAutoHyphens/>
        <w:spacing w:after="0" w:line="360" w:lineRule="auto"/>
        <w:ind w:left="397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1" w:author="Gajda Maja" w:date="2025-12-08T08:36:00Z" w:initials="MG">
    <w:p w14:paraId="69B27A20" w14:textId="43586F3B" w:rsidR="00B11859" w:rsidRDefault="00B11859" w:rsidP="00B11859">
      <w:pPr>
        <w:pStyle w:val="Tekstkomentarza"/>
      </w:pPr>
      <w:r>
        <w:rPr>
          <w:rStyle w:val="Odwoaniedokomentarza"/>
        </w:rPr>
        <w:annotationRef/>
      </w:r>
      <w:r>
        <w:t>Przy zawieraniu umowy na czas określony nie wpisujemy okresu wypowiedzenia.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9B27A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5B6C4F" w16cex:dateUtc="2025-12-08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B27A20" w16cid:durableId="7F5B6C4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jda Maja">
    <w15:presenceInfo w15:providerId="AD" w15:userId="S::PLK077433@office.plk-sa.pl::e2f2c29b-81dd-46f9-a2fd-dd193c945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07187"/>
    <w:rsid w:val="00013A5C"/>
    <w:rsid w:val="00080E7B"/>
    <w:rsid w:val="000F44CF"/>
    <w:rsid w:val="00153838"/>
    <w:rsid w:val="001A6BF4"/>
    <w:rsid w:val="002071E1"/>
    <w:rsid w:val="00215F5D"/>
    <w:rsid w:val="00222C53"/>
    <w:rsid w:val="00262FF9"/>
    <w:rsid w:val="00265C27"/>
    <w:rsid w:val="002E3581"/>
    <w:rsid w:val="002E6F6B"/>
    <w:rsid w:val="00306122"/>
    <w:rsid w:val="0034699E"/>
    <w:rsid w:val="003C40CD"/>
    <w:rsid w:val="00482A1A"/>
    <w:rsid w:val="00484858"/>
    <w:rsid w:val="00497201"/>
    <w:rsid w:val="004A7741"/>
    <w:rsid w:val="004D1C6F"/>
    <w:rsid w:val="004D2931"/>
    <w:rsid w:val="005035E3"/>
    <w:rsid w:val="005370F8"/>
    <w:rsid w:val="00557948"/>
    <w:rsid w:val="00571131"/>
    <w:rsid w:val="00584A81"/>
    <w:rsid w:val="005927F5"/>
    <w:rsid w:val="005A64D2"/>
    <w:rsid w:val="00690087"/>
    <w:rsid w:val="006C6EE7"/>
    <w:rsid w:val="006E7388"/>
    <w:rsid w:val="006F45DE"/>
    <w:rsid w:val="007A1633"/>
    <w:rsid w:val="007E718F"/>
    <w:rsid w:val="00821A24"/>
    <w:rsid w:val="008371A4"/>
    <w:rsid w:val="00856AA2"/>
    <w:rsid w:val="008C41C4"/>
    <w:rsid w:val="008D421A"/>
    <w:rsid w:val="008E585B"/>
    <w:rsid w:val="00943845"/>
    <w:rsid w:val="009559FC"/>
    <w:rsid w:val="00956D55"/>
    <w:rsid w:val="00973440"/>
    <w:rsid w:val="00982540"/>
    <w:rsid w:val="00991F4C"/>
    <w:rsid w:val="00993DBC"/>
    <w:rsid w:val="00A75BAC"/>
    <w:rsid w:val="00A83D49"/>
    <w:rsid w:val="00AF695D"/>
    <w:rsid w:val="00B11859"/>
    <w:rsid w:val="00B12A4B"/>
    <w:rsid w:val="00B63F72"/>
    <w:rsid w:val="00BB3235"/>
    <w:rsid w:val="00BF0A16"/>
    <w:rsid w:val="00C70A81"/>
    <w:rsid w:val="00C713AF"/>
    <w:rsid w:val="00C756C5"/>
    <w:rsid w:val="00C75D10"/>
    <w:rsid w:val="00C7602A"/>
    <w:rsid w:val="00CA3C96"/>
    <w:rsid w:val="00CD6737"/>
    <w:rsid w:val="00D20F85"/>
    <w:rsid w:val="00D52AE1"/>
    <w:rsid w:val="00DD5893"/>
    <w:rsid w:val="00DF18D3"/>
    <w:rsid w:val="00E12A02"/>
    <w:rsid w:val="00E22F30"/>
    <w:rsid w:val="00E25F96"/>
    <w:rsid w:val="00E75DFD"/>
    <w:rsid w:val="00E869DC"/>
    <w:rsid w:val="00ED4E28"/>
    <w:rsid w:val="00ED58B6"/>
    <w:rsid w:val="00EF4C39"/>
    <w:rsid w:val="00EF7E3B"/>
    <w:rsid w:val="00F56CB7"/>
    <w:rsid w:val="00F675C2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  <w:style w:type="character" w:styleId="Hipercze">
    <w:name w:val="Hyperlink"/>
    <w:basedOn w:val="Domylnaczcionkaakapitu"/>
    <w:uiPriority w:val="99"/>
    <w:unhideWhenUsed/>
    <w:rsid w:val="00EF7E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7E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hyperlink" Target="mailto:alicja.gladysz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ksandra.swierc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2523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Gajda Maja</cp:lastModifiedBy>
  <cp:revision>24</cp:revision>
  <dcterms:created xsi:type="dcterms:W3CDTF">2024-12-17T10:20:00Z</dcterms:created>
  <dcterms:modified xsi:type="dcterms:W3CDTF">2025-12-08T07:41:00Z</dcterms:modified>
</cp:coreProperties>
</file>